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p>
    <w:p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Verejný obstarávateľ skrátil lehotu na predloženie ponúk v zmysle § 51 ods. 1 písm. b), avšak z dôvodu nekorektného zverejnenia </w:t>
            </w:r>
            <w:r>
              <w:rPr>
                <w:sz w:val="22"/>
                <w:szCs w:val="22"/>
                <w:lang w:eastAsia="cs-CZ"/>
              </w:rPr>
              <w:lastRenderedPageBreak/>
              <w:t>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25 % v prípade, že skrátenie lehoty bolo rovné alebo väčšie 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prípade že toto skrátenie </w:t>
            </w:r>
            <w:r>
              <w:rPr>
                <w:sz w:val="22"/>
                <w:szCs w:val="22"/>
                <w:lang w:eastAsia="cs-CZ"/>
              </w:rPr>
              <w:lastRenderedPageBreak/>
              <w:t>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 xml:space="preserve">predĺženia lehoty na </w:t>
            </w:r>
            <w:r>
              <w:rPr>
                <w:sz w:val="22"/>
                <w:szCs w:val="22"/>
                <w:lang w:eastAsia="cs-CZ"/>
              </w:rPr>
              <w:lastRenderedPageBreak/>
              <w:t>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Pr>
                <w:sz w:val="22"/>
                <w:szCs w:val="22"/>
                <w:lang w:eastAsia="cs-CZ"/>
              </w:rPr>
              <w:t>váhovosti</w:t>
            </w:r>
            <w:proofErr w:type="spellEnd"/>
            <w:r>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Pr>
                <w:sz w:val="22"/>
                <w:szCs w:val="22"/>
                <w:lang w:eastAsia="cs-CZ"/>
              </w:rPr>
              <w:lastRenderedPageBreak/>
              <w:t>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Počas hodnotenia uchádzačov/záujemcov, boli ako kritéria na 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Počas hodnotenia uchádzačov/záujemcov neboli dodržané podmienky účasti alebo kritéria na vyhodnocovanie ponúk (resp. </w:t>
            </w:r>
            <w:proofErr w:type="spellStart"/>
            <w:r>
              <w:rPr>
                <w:sz w:val="22"/>
                <w:szCs w:val="22"/>
                <w:lang w:eastAsia="cs-CZ"/>
              </w:rPr>
              <w:lastRenderedPageBreak/>
              <w:t>podkritériá</w:t>
            </w:r>
            <w:proofErr w:type="spellEnd"/>
            <w:r>
              <w:rPr>
                <w:sz w:val="22"/>
                <w:szCs w:val="22"/>
                <w:lang w:eastAsia="cs-CZ"/>
              </w:rPr>
              <w:t xml:space="preserve"> alebo váhy kritérií) definované v oznámení alebo v súťažných podkladoch, čo malo za následok vyhodnocovanie ponúk v rozpore s oznámením a súťažnými podkladmi Príklad: </w:t>
            </w:r>
            <w:proofErr w:type="spellStart"/>
            <w:r>
              <w:rPr>
                <w:sz w:val="22"/>
                <w:szCs w:val="22"/>
                <w:lang w:eastAsia="cs-CZ"/>
              </w:rPr>
              <w:t>Podkritéria</w:t>
            </w:r>
            <w:proofErr w:type="spellEnd"/>
            <w:r>
              <w:rPr>
                <w:sz w:val="22"/>
                <w:szCs w:val="22"/>
                <w:lang w:eastAsia="cs-CZ"/>
              </w:rPr>
              <w:t xml:space="preserve">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19</w:t>
            </w:r>
          </w:p>
        </w:tc>
        <w:tc>
          <w:tcPr>
            <w:tcW w:w="3720" w:type="dxa"/>
          </w:tcPr>
          <w:p w:rsidR="00EA4E16" w:rsidRDefault="003B3454">
            <w:pPr>
              <w:rPr>
                <w:sz w:val="22"/>
                <w:szCs w:val="22"/>
                <w:lang w:eastAsia="cs-CZ"/>
              </w:rPr>
            </w:pPr>
            <w:r>
              <w:rPr>
                <w:sz w:val="22"/>
                <w:szCs w:val="22"/>
                <w:lang w:eastAsia="cs-CZ"/>
              </w:rPr>
              <w:t xml:space="preserve">V rámci rokovacieho konania so zverejnením nastala podstatná </w:t>
            </w:r>
            <w:r>
              <w:rPr>
                <w:sz w:val="22"/>
                <w:szCs w:val="22"/>
                <w:lang w:eastAsia="cs-CZ"/>
              </w:rPr>
              <w:lastRenderedPageBreak/>
              <w:t>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lastRenderedPageBreak/>
              <w:t xml:space="preserve">V rokovacom konaní  so zverejnením pôvodné podmienky zákazky boli podstatným spôsobom zmenené, čo by bolo dôvodom na </w:t>
            </w:r>
            <w:r>
              <w:rPr>
                <w:sz w:val="22"/>
                <w:szCs w:val="22"/>
                <w:lang w:eastAsia="cs-CZ"/>
              </w:rPr>
              <w:lastRenderedPageBreak/>
              <w:t>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Podstatná zmena častí podmienok uzatvorenej zmluvy oproti častiam obchodných podmienok uvedených v oznámení alebo v súťažných 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 xml:space="preserve">Zákazka bola zadaná v súlade so zákonom o VO, ale následne bol </w:t>
            </w:r>
            <w:r>
              <w:rPr>
                <w:sz w:val="22"/>
                <w:szCs w:val="22"/>
                <w:lang w:eastAsia="cs-CZ"/>
              </w:rPr>
              <w:lastRenderedPageBreak/>
              <w:t>znížený rozsah zákazky.</w:t>
            </w:r>
          </w:p>
        </w:tc>
        <w:tc>
          <w:tcPr>
            <w:tcW w:w="3260" w:type="dxa"/>
          </w:tcPr>
          <w:p w:rsidR="00EA4E16" w:rsidRDefault="003B3454">
            <w:pPr>
              <w:rPr>
                <w:sz w:val="22"/>
                <w:szCs w:val="22"/>
                <w:lang w:eastAsia="cs-CZ"/>
              </w:rPr>
            </w:pPr>
            <w:r>
              <w:rPr>
                <w:sz w:val="22"/>
                <w:szCs w:val="22"/>
                <w:lang w:eastAsia="cs-CZ"/>
              </w:rPr>
              <w:lastRenderedPageBreak/>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t>25</w:t>
            </w:r>
          </w:p>
        </w:tc>
        <w:tc>
          <w:tcPr>
            <w:tcW w:w="3720" w:type="dxa"/>
          </w:tcPr>
          <w:p w:rsidR="00EA4E16" w:rsidRDefault="003B3454">
            <w:pPr>
              <w:rPr>
                <w:sz w:val="22"/>
                <w:szCs w:val="22"/>
                <w:lang w:eastAsia="cs-CZ"/>
              </w:rPr>
            </w:pPr>
            <w:r>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Pr>
                <w:sz w:val="22"/>
                <w:szCs w:val="22"/>
                <w:lang w:eastAsia="cs-CZ"/>
              </w:rPr>
              <w:lastRenderedPageBreak/>
              <w:t>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del w:id="0" w:author="Tibor Barna" w:date="2016-02-11T14:50:00Z">
              <w:r w:rsidDel="00242D58">
                <w:rPr>
                  <w:color w:val="4B4B4B"/>
                  <w:sz w:val="22"/>
                  <w:szCs w:val="22"/>
                </w:rPr>
                <w:delText>92 až 99</w:delText>
              </w:r>
            </w:del>
            <w:ins w:id="1" w:author="Tibor Barna" w:date="2016-02-11T14:50:00Z">
              <w:r w:rsidR="00242D58">
                <w:rPr>
                  <w:color w:val="4B4B4B"/>
                  <w:sz w:val="22"/>
                  <w:szCs w:val="22"/>
                </w:rPr>
                <w:t>96</w:t>
              </w:r>
            </w:ins>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bookmarkStart w:id="2" w:name="_GoBack"/>
            <w:bookmarkEnd w:id="2"/>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bl>
    <w:p w:rsidR="003B3454" w:rsidRDefault="003B3454">
      <w:pPr>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242D58">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242D58">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242D58">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w:t>
      </w:r>
      <w:proofErr w:type="spellStart"/>
      <w:r>
        <w:t>Succhi</w:t>
      </w:r>
      <w:proofErr w:type="spellEnd"/>
      <w:r>
        <w:t xml:space="preserve"> </w:t>
      </w:r>
      <w:proofErr w:type="spellStart"/>
      <w:r>
        <w:t>di</w:t>
      </w:r>
      <w:proofErr w:type="spellEnd"/>
      <w:r>
        <w:t xml:space="preserve"> </w:t>
      </w:r>
      <w:proofErr w:type="spellStart"/>
      <w:r>
        <w:t>Frutta</w:t>
      </w:r>
      <w:proofErr w:type="spellEnd"/>
      <w:r>
        <w:t xml:space="preserve"> </w:t>
      </w:r>
      <w:proofErr w:type="spellStart"/>
      <w:r>
        <w:t>SpA</w:t>
      </w:r>
      <w:proofErr w:type="spellEnd"/>
      <w:r>
        <w:t xml:space="preserve">, [2004] ECR I- 3801 </w:t>
      </w:r>
      <w:proofErr w:type="spellStart"/>
      <w:r>
        <w:t>odst</w:t>
      </w:r>
      <w:proofErr w:type="spellEnd"/>
      <w:r>
        <w:t xml:space="preserve">. 116 a 118, Vec C-340/02, Európska komisia v. Francúzsko [2004] ECR I- 9845, Vec C-91/08, </w:t>
      </w:r>
      <w:proofErr w:type="spellStart"/>
      <w:r>
        <w:t>Wall</w:t>
      </w:r>
      <w:proofErr w:type="spellEnd"/>
      <w:r>
        <w:t xml:space="preserve">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242D58"/>
    <w:rsid w:val="00304AE0"/>
    <w:rsid w:val="003B2224"/>
    <w:rsid w:val="003B3454"/>
    <w:rsid w:val="00675E7F"/>
    <w:rsid w:val="007643E9"/>
    <w:rsid w:val="009C17C3"/>
    <w:rsid w:val="00AD4721"/>
    <w:rsid w:val="00E12497"/>
    <w:rsid w:val="00EA4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2526</Words>
  <Characters>15058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Tibor Barna</cp:lastModifiedBy>
  <cp:revision>6</cp:revision>
  <cp:lastPrinted>2014-06-27T08:05:00Z</cp:lastPrinted>
  <dcterms:created xsi:type="dcterms:W3CDTF">2015-08-11T12:04:00Z</dcterms:created>
  <dcterms:modified xsi:type="dcterms:W3CDTF">2016-02-11T13:50:00Z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